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87099" w14:textId="1FC8259B" w:rsidR="00027C0A" w:rsidRPr="00AE724F" w:rsidRDefault="00027C0A" w:rsidP="00027C0A">
      <w:pPr>
        <w:pStyle w:val="StileTitolocopertinaCrenatura16pt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ALLEGATO </w:t>
      </w:r>
      <w:r w:rsidR="00996BAA">
        <w:rPr>
          <w:rFonts w:ascii="Arial" w:hAnsi="Arial" w:cs="Arial"/>
          <w:sz w:val="20"/>
          <w:szCs w:val="20"/>
        </w:rPr>
        <w:t>6</w:t>
      </w:r>
    </w:p>
    <w:p w14:paraId="56F45687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FACSIMILE DICHIARAZIONI DI CUI AL DPCM 187/1991  </w:t>
      </w:r>
    </w:p>
    <w:p w14:paraId="76A854AD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32C576AC" w14:textId="77777777" w:rsidR="00027C0A" w:rsidRPr="00AE724F" w:rsidRDefault="00027C0A" w:rsidP="00027C0A">
      <w:pPr>
        <w:rPr>
          <w:rStyle w:val="Grassettocorsivo"/>
          <w:rFonts w:ascii="Arial" w:hAnsi="Arial" w:cs="Arial"/>
        </w:rPr>
      </w:pPr>
      <w:r w:rsidRPr="00AE724F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5C6667D8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FAAAE9F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31F9EBD8" w14:textId="77777777" w:rsidR="00027C0A" w:rsidRPr="00AE724F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AE724F">
        <w:rPr>
          <w:rFonts w:ascii="Arial" w:hAnsi="Arial" w:cs="Arial"/>
          <w:b/>
          <w:bCs/>
          <w:caps/>
          <w:color w:val="0000FF"/>
          <w:kern w:val="32"/>
        </w:rPr>
        <w:br w:type="page"/>
      </w: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Spett.le</w:t>
      </w:r>
    </w:p>
    <w:p w14:paraId="443872C3" w14:textId="77777777" w:rsidR="00027C0A" w:rsidRPr="00AE724F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D758249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7013F346" w14:textId="77777777" w:rsidR="00027C0A" w:rsidRPr="00AE724F" w:rsidRDefault="00027C0A" w:rsidP="00027C0A">
      <w:pPr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DICHIARAZIONI DI CUI AL DPCM 187/1991 </w:t>
      </w:r>
    </w:p>
    <w:p w14:paraId="4868B815" w14:textId="701F2B48" w:rsidR="00027C0A" w:rsidRPr="00996BAA" w:rsidRDefault="00027C0A" w:rsidP="00996BAA">
      <w:pPr>
        <w:jc w:val="both"/>
        <w:rPr>
          <w:rStyle w:val="BLOCKBOLD"/>
          <w:rFonts w:ascii="Arial" w:hAnsi="Arial" w:cs="Arial"/>
          <w:iCs/>
          <w:color w:val="0000FF"/>
        </w:rPr>
      </w:pPr>
      <w:r w:rsidRPr="00AE724F">
        <w:rPr>
          <w:rFonts w:ascii="Arial" w:hAnsi="Arial" w:cs="Arial"/>
          <w:b/>
        </w:rPr>
        <w:t xml:space="preserve">ANCHE AI SENSI DEGLI ARTT. 46 E 47 DEL D.P.R. 445/2000 </w:t>
      </w:r>
      <w:r w:rsidRPr="00AE724F">
        <w:rPr>
          <w:rStyle w:val="BLOCKBOLD"/>
          <w:rFonts w:ascii="Arial" w:hAnsi="Arial" w:cs="Arial"/>
        </w:rPr>
        <w:t xml:space="preserve">PER LA GARA </w:t>
      </w:r>
      <w:r w:rsidR="00996BAA" w:rsidRPr="00996BAA">
        <w:rPr>
          <w:rStyle w:val="BLOCKBOLD"/>
          <w:rFonts w:ascii="Arial" w:hAnsi="Arial" w:cs="Arial"/>
        </w:rPr>
        <w:t xml:space="preserve">A PROCEDURA APERTA PER L’APPALTO DI SERVIZI DI NUMERO PREMIUM PER IL SERVIZIO DI CONTACT CENTER PER IL PROGRAMMA DI RAZIONALIZZAZIONE DEGLI ACQUISTI DELLA </w:t>
      </w:r>
      <w:r w:rsidR="00996BAA" w:rsidRPr="00996BAA">
        <w:rPr>
          <w:rStyle w:val="BLOCKBOLD"/>
          <w:rFonts w:ascii="Arial" w:hAnsi="Arial" w:cs="Arial"/>
          <w:color w:val="000000" w:themeColor="text1"/>
        </w:rPr>
        <w:t>PA</w:t>
      </w:r>
      <w:r w:rsidR="00996BAA" w:rsidRPr="00996BAA">
        <w:rPr>
          <w:rStyle w:val="BLOCKBOLD"/>
          <w:rFonts w:ascii="Arial" w:hAnsi="Arial" w:cs="Arial"/>
          <w:iCs/>
          <w:color w:val="000000" w:themeColor="text1"/>
        </w:rPr>
        <w:t xml:space="preserve"> – ID 2918</w:t>
      </w:r>
    </w:p>
    <w:p w14:paraId="746AD238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410FB152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77777777" w:rsidR="00027C0A" w:rsidRPr="00AE724F" w:rsidRDefault="00027C0A" w:rsidP="00027C0A">
      <w:pPr>
        <w:jc w:val="center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 xml:space="preserve">DICHIARA </w:t>
      </w:r>
    </w:p>
    <w:p w14:paraId="43449BD6" w14:textId="77777777" w:rsidR="00027C0A" w:rsidRPr="00AE724F" w:rsidRDefault="00027C0A" w:rsidP="00027C0A">
      <w:pPr>
        <w:rPr>
          <w:rStyle w:val="BLOCKBOLD"/>
          <w:rFonts w:ascii="Arial" w:hAnsi="Arial" w:cs="Arial"/>
          <w:b w:val="0"/>
          <w:caps w:val="0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(oppure) </w:t>
      </w:r>
    </w:p>
    <w:p w14:paraId="67F7450D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lastRenderedPageBreak/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420F74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 w:rsidDel="007F3AAA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AE724F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30D984F6" w14:textId="77777777" w:rsidR="00027C0A" w:rsidRPr="00AE72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0F027AD9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1A64E4">
      <w:headerReference w:type="default" r:id="rId7"/>
      <w:footerReference w:type="default" r:id="rId8"/>
      <w:headerReference w:type="first" r:id="rId9"/>
      <w:footerReference w:type="first" r:id="rId10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50DDD" w14:textId="77777777" w:rsidR="006230F7" w:rsidRDefault="006230F7" w:rsidP="00992129">
      <w:r>
        <w:separator/>
      </w:r>
    </w:p>
  </w:endnote>
  <w:endnote w:type="continuationSeparator" w:id="0">
    <w:p w14:paraId="6D0FF1A6" w14:textId="77777777" w:rsidR="006230F7" w:rsidRDefault="006230F7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65FD5" w14:textId="77777777" w:rsidR="00594230" w:rsidRPr="00594230" w:rsidRDefault="00594230" w:rsidP="00594230">
    <w:pPr>
      <w:pStyle w:val="CLASSIFICAZIONEBODY4"/>
      <w:rPr>
        <w:rFonts w:ascii="Arial" w:hAnsi="Arial" w:cs="Arial"/>
        <w:bCs/>
        <w:i/>
        <w:iCs/>
        <w:sz w:val="16"/>
        <w:szCs w:val="16"/>
      </w:rPr>
    </w:pPr>
    <w:r w:rsidRPr="00594230">
      <w:rPr>
        <w:rFonts w:ascii="Arial" w:hAnsi="Arial" w:cs="Arial"/>
        <w:bCs/>
        <w:i/>
        <w:iCs/>
        <w:sz w:val="16"/>
        <w:szCs w:val="16"/>
      </w:rPr>
      <w:t>Gara a procedura aperta per l’appalto di Servizi di Numero Premium per il servizio di contact center per il programma di razionalizzazione degli acquisti della PA – ID 2918 MODULI DI DICHIARAZIONE</w:t>
    </w:r>
  </w:p>
  <w:p w14:paraId="5BC88391" w14:textId="6AB9EB78" w:rsidR="00B76613" w:rsidRDefault="00000000" w:rsidP="00B76613">
    <w:pPr>
      <w:pStyle w:val="Pidipagina"/>
    </w:pPr>
    <w:sdt>
      <w:sdtPr>
        <w:rPr>
          <w:rFonts w:ascii="Arial" w:hAnsi="Arial" w:cs="Arial"/>
          <w:sz w:val="16"/>
          <w:szCs w:val="16"/>
        </w:rPr>
        <w:id w:val="-1366743157"/>
        <w:docPartObj>
          <w:docPartGallery w:val="Page Numbers (Bottom of Page)"/>
          <w:docPartUnique/>
        </w:docPartObj>
      </w:sdtPr>
      <w:sdtContent>
        <w:r w:rsidR="00B76613" w:rsidRPr="00B76613">
          <w:rPr>
            <w:rFonts w:ascii="Arial" w:hAnsi="Arial" w:cs="Arial"/>
            <w:sz w:val="16"/>
            <w:szCs w:val="16"/>
          </w:rPr>
          <w:fldChar w:fldCharType="begin"/>
        </w:r>
        <w:r w:rsidR="00B76613" w:rsidRPr="00B76613">
          <w:rPr>
            <w:rFonts w:ascii="Arial" w:hAnsi="Arial" w:cs="Arial"/>
            <w:sz w:val="16"/>
            <w:szCs w:val="16"/>
          </w:rPr>
          <w:instrText>PAGE   \* MERGEFORMAT</w:instrText>
        </w:r>
        <w:r w:rsidR="00B76613" w:rsidRPr="00B76613">
          <w:rPr>
            <w:rFonts w:ascii="Arial" w:hAnsi="Arial" w:cs="Arial"/>
            <w:sz w:val="16"/>
            <w:szCs w:val="16"/>
          </w:rPr>
          <w:fldChar w:fldCharType="separate"/>
        </w:r>
        <w:r w:rsidR="00B76613" w:rsidRPr="00B76613">
          <w:rPr>
            <w:rFonts w:ascii="Arial" w:hAnsi="Arial" w:cs="Arial"/>
            <w:sz w:val="16"/>
            <w:szCs w:val="16"/>
          </w:rPr>
          <w:t>2</w:t>
        </w:r>
        <w:r w:rsidR="00B76613" w:rsidRPr="00B76613">
          <w:rPr>
            <w:rFonts w:ascii="Arial" w:hAnsi="Arial" w:cs="Arial"/>
            <w:sz w:val="16"/>
            <w:szCs w:val="16"/>
          </w:rPr>
          <w:fldChar w:fldCharType="end"/>
        </w:r>
      </w:sdtContent>
    </w:sdt>
    <w:r w:rsidR="00B76613" w:rsidRPr="00B76613">
      <w:rPr>
        <w:rFonts w:ascii="Arial" w:hAnsi="Arial" w:cs="Arial"/>
        <w:sz w:val="16"/>
        <w:szCs w:val="16"/>
      </w:rPr>
      <w:t xml:space="preserve"> di</w:t>
    </w:r>
    <w:r w:rsidR="00B76613">
      <w:rPr>
        <w:rFonts w:ascii="Arial" w:hAnsi="Arial" w:cs="Arial"/>
        <w:sz w:val="16"/>
        <w:szCs w:val="16"/>
      </w:rPr>
      <w:t xml:space="preserve"> 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begin"/>
    </w:r>
    <w:r w:rsidR="00FC2193" w:rsidRPr="009A00EA">
      <w:rPr>
        <w:rFonts w:ascii="Arial" w:hAnsi="Arial" w:cs="Arial"/>
        <w:noProof/>
        <w:kern w:val="2"/>
        <w:sz w:val="18"/>
        <w:szCs w:val="16"/>
      </w:rPr>
      <w:instrText xml:space="preserve"> NUMPAGES </w:instrTex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separate"/>
    </w:r>
    <w:r w:rsidR="00FC2193">
      <w:rPr>
        <w:rFonts w:ascii="Arial" w:hAnsi="Arial" w:cs="Arial"/>
        <w:noProof/>
        <w:kern w:val="2"/>
        <w:sz w:val="18"/>
        <w:szCs w:val="16"/>
      </w:rPr>
      <w:t>20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end"/>
    </w:r>
  </w:p>
  <w:p w14:paraId="2AF188F8" w14:textId="366C3063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</w:p>
  <w:p w14:paraId="09029274" w14:textId="166CA575" w:rsidR="00347B8C" w:rsidRPr="00992129" w:rsidRDefault="00347B8C" w:rsidP="00AE724F">
    <w:pPr>
      <w:widowControl w:val="0"/>
      <w:tabs>
        <w:tab w:val="left" w:pos="0"/>
        <w:tab w:val="center" w:pos="7020"/>
        <w:tab w:val="right" w:pos="9638"/>
      </w:tabs>
      <w:suppressAutoHyphens/>
      <w:autoSpaceDE w:val="0"/>
      <w:spacing w:before="40" w:after="120"/>
      <w:ind w:right="522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</w:t>
    </w:r>
    <w:proofErr w:type="spellStart"/>
    <w:r w:rsidRPr="00C35FDB">
      <w:rPr>
        <w:rFonts w:ascii="Arial" w:hAnsi="Arial" w:cs="Arial"/>
        <w:b w:val="0"/>
        <w:bCs/>
        <w:sz w:val="16"/>
        <w:szCs w:val="16"/>
      </w:rPr>
      <w:t>internal</w:t>
    </w:r>
    <w:proofErr w:type="spellEnd"/>
    <w:r w:rsidRPr="00C35FDB">
      <w:rPr>
        <w:rFonts w:ascii="Arial" w:hAnsi="Arial" w:cs="Arial"/>
        <w:b w:val="0"/>
        <w:bCs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 xml:space="preserve">Consip </w:t>
    </w:r>
    <w:proofErr w:type="spellStart"/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confidential</w:t>
    </w:r>
    <w:proofErr w:type="spellEnd"/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A6A55" w14:textId="77777777" w:rsidR="006230F7" w:rsidRDefault="006230F7" w:rsidP="00992129">
      <w:r>
        <w:separator/>
      </w:r>
    </w:p>
  </w:footnote>
  <w:footnote w:type="continuationSeparator" w:id="0">
    <w:p w14:paraId="4422E277" w14:textId="77777777" w:rsidR="006230F7" w:rsidRDefault="006230F7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22021BA3" w:rsidR="00347B8C" w:rsidRDefault="002A787D">
    <w:pPr>
      <w:pStyle w:val="Intestazione"/>
    </w:pPr>
    <w:del w:id="0" w:author="accesso.atti " w:date="2025-12-02T10:10:00Z" w16du:dateUtc="2025-12-02T09:10:00Z">
      <w:r w:rsidRPr="0005165F" w:rsidDel="00594230">
        <w:rPr>
          <w:noProof/>
          <w:color w:val="004288"/>
          <w:sz w:val="18"/>
          <w:szCs w:val="18"/>
        </w:rPr>
        <w:drawing>
          <wp:anchor distT="0" distB="0" distL="114300" distR="114300" simplePos="0" relativeHeight="251661312" behindDoc="0" locked="0" layoutInCell="1" allowOverlap="1" wp14:anchorId="6B232E69" wp14:editId="43533B83">
            <wp:simplePos x="0" y="0"/>
            <wp:positionH relativeFrom="column">
              <wp:posOffset>-720090</wp:posOffset>
            </wp:positionH>
            <wp:positionV relativeFrom="page">
              <wp:posOffset>360045</wp:posOffset>
            </wp:positionV>
            <wp:extent cx="1209600" cy="316800"/>
            <wp:effectExtent l="0" t="0" r="0" b="7620"/>
            <wp:wrapNone/>
            <wp:docPr id="2000596847" name="Immagine 2000596847" descr="Immagine che contiene Elementi grafici, Carattere, grafica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912499" name="Immagine 463912499" descr="Immagine che contiene Elementi grafici, Carattere, grafica, logo&#10;&#10;Descrizione generata automaticamente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" cy="31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</w:p>
  <w:p w14:paraId="5D89A73F" w14:textId="169EC7EE" w:rsidR="00347B8C" w:rsidRDefault="00347B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ccesso.atti ">
    <w15:presenceInfo w15:providerId="AD" w15:userId="S::accesso.atti@consip.it::71c451ca-d835-4355-9d68-9c0cd45f3be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formsDesign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7C0A"/>
    <w:rsid w:val="00072A34"/>
    <w:rsid w:val="00083CB2"/>
    <w:rsid w:val="000C4F9E"/>
    <w:rsid w:val="001105D3"/>
    <w:rsid w:val="00127DC5"/>
    <w:rsid w:val="00144829"/>
    <w:rsid w:val="00155015"/>
    <w:rsid w:val="001600D5"/>
    <w:rsid w:val="00176784"/>
    <w:rsid w:val="0018165E"/>
    <w:rsid w:val="001A64E4"/>
    <w:rsid w:val="001B25E4"/>
    <w:rsid w:val="00202785"/>
    <w:rsid w:val="00221505"/>
    <w:rsid w:val="0025186C"/>
    <w:rsid w:val="00263176"/>
    <w:rsid w:val="0029175E"/>
    <w:rsid w:val="002966A0"/>
    <w:rsid w:val="002A787D"/>
    <w:rsid w:val="002B5D20"/>
    <w:rsid w:val="002F4F4E"/>
    <w:rsid w:val="00323D9C"/>
    <w:rsid w:val="00346924"/>
    <w:rsid w:val="00347B8C"/>
    <w:rsid w:val="00376338"/>
    <w:rsid w:val="00397697"/>
    <w:rsid w:val="003C187B"/>
    <w:rsid w:val="003C35EC"/>
    <w:rsid w:val="003F5148"/>
    <w:rsid w:val="003F6AE7"/>
    <w:rsid w:val="004022FC"/>
    <w:rsid w:val="00430FA4"/>
    <w:rsid w:val="00443136"/>
    <w:rsid w:val="004C33DE"/>
    <w:rsid w:val="004E02B7"/>
    <w:rsid w:val="00530C4C"/>
    <w:rsid w:val="00594230"/>
    <w:rsid w:val="005A48A2"/>
    <w:rsid w:val="005D6542"/>
    <w:rsid w:val="005E4115"/>
    <w:rsid w:val="00612AAB"/>
    <w:rsid w:val="006230F7"/>
    <w:rsid w:val="00623FFF"/>
    <w:rsid w:val="006362D5"/>
    <w:rsid w:val="006701E7"/>
    <w:rsid w:val="00690A6B"/>
    <w:rsid w:val="006925D3"/>
    <w:rsid w:val="006C09A9"/>
    <w:rsid w:val="006E6F63"/>
    <w:rsid w:val="0072497C"/>
    <w:rsid w:val="00776D9E"/>
    <w:rsid w:val="007815C6"/>
    <w:rsid w:val="007F7A84"/>
    <w:rsid w:val="008120B8"/>
    <w:rsid w:val="00814AEF"/>
    <w:rsid w:val="008F66D5"/>
    <w:rsid w:val="00913394"/>
    <w:rsid w:val="009348C7"/>
    <w:rsid w:val="00935233"/>
    <w:rsid w:val="009414BE"/>
    <w:rsid w:val="00983124"/>
    <w:rsid w:val="00992129"/>
    <w:rsid w:val="00996BAA"/>
    <w:rsid w:val="009D10E1"/>
    <w:rsid w:val="00A06A8E"/>
    <w:rsid w:val="00A11734"/>
    <w:rsid w:val="00A52F4F"/>
    <w:rsid w:val="00A80A2A"/>
    <w:rsid w:val="00AA1CFD"/>
    <w:rsid w:val="00AE724F"/>
    <w:rsid w:val="00B20BAE"/>
    <w:rsid w:val="00B36383"/>
    <w:rsid w:val="00B76613"/>
    <w:rsid w:val="00B82A4C"/>
    <w:rsid w:val="00B83630"/>
    <w:rsid w:val="00BA4F8B"/>
    <w:rsid w:val="00C83D3A"/>
    <w:rsid w:val="00CE08CC"/>
    <w:rsid w:val="00D02C55"/>
    <w:rsid w:val="00D36BD4"/>
    <w:rsid w:val="00D45E64"/>
    <w:rsid w:val="00DD014A"/>
    <w:rsid w:val="00DE2C81"/>
    <w:rsid w:val="00DE4C7B"/>
    <w:rsid w:val="00E12352"/>
    <w:rsid w:val="00E22A23"/>
    <w:rsid w:val="00E36D03"/>
    <w:rsid w:val="00E4272C"/>
    <w:rsid w:val="00E71761"/>
    <w:rsid w:val="00E833BA"/>
    <w:rsid w:val="00F67593"/>
    <w:rsid w:val="00F745CD"/>
    <w:rsid w:val="00FC2193"/>
    <w:rsid w:val="00FE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  <w15:docId w15:val="{E81D9348-3F98-4E84-88DE-320898706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Revisione">
    <w:name w:val="Revision"/>
    <w:hidden/>
    <w:uiPriority w:val="99"/>
    <w:semiHidden/>
    <w:rsid w:val="00996B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accesso.atti </cp:lastModifiedBy>
  <cp:revision>2</cp:revision>
  <dcterms:created xsi:type="dcterms:W3CDTF">2025-11-25T14:17:00Z</dcterms:created>
  <dcterms:modified xsi:type="dcterms:W3CDTF">2025-12-02T09:11:00Z</dcterms:modified>
</cp:coreProperties>
</file>